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3FE28" w14:textId="5F5A9EB8" w:rsidR="00D537C8" w:rsidRPr="00BA6444" w:rsidRDefault="00575F92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242C39">
        <w:rPr>
          <w:rFonts w:cstheme="minorHAnsi"/>
          <w:b/>
          <w:color w:val="0070C0"/>
          <w:lang w:val="ro-RO"/>
        </w:rPr>
        <w:t xml:space="preserve">Anexa nr. </w:t>
      </w:r>
      <w:r>
        <w:rPr>
          <w:rFonts w:cstheme="minorHAnsi"/>
          <w:b/>
          <w:color w:val="0070C0"/>
          <w:lang w:val="ro-RO"/>
        </w:rPr>
        <w:t>19</w:t>
      </w:r>
      <w:r w:rsidRPr="00242C39">
        <w:rPr>
          <w:rFonts w:cstheme="minorHAnsi"/>
          <w:b/>
          <w:color w:val="0070C0"/>
          <w:lang w:val="ro-RO"/>
        </w:rPr>
        <w:t xml:space="preserve"> la </w:t>
      </w:r>
      <w:r>
        <w:rPr>
          <w:rFonts w:cstheme="minorHAnsi"/>
          <w:b/>
          <w:color w:val="0070C0"/>
          <w:lang w:val="ro-RO"/>
        </w:rPr>
        <w:t>G</w:t>
      </w:r>
      <w:r w:rsidRPr="00002060">
        <w:rPr>
          <w:rFonts w:cstheme="minorHAnsi"/>
          <w:b/>
          <w:color w:val="0070C0"/>
          <w:lang w:val="ro-RO"/>
        </w:rPr>
        <w:t xml:space="preserve">hidul Solicitantului - pentru acțiunea </w:t>
      </w:r>
      <w:r w:rsidRPr="00734B61">
        <w:rPr>
          <w:rFonts w:cstheme="minorHAnsi"/>
          <w:b/>
          <w:color w:val="0070C0"/>
          <w:lang w:val="ro-RO"/>
        </w:rPr>
        <w:t xml:space="preserve"> “SPRIJINIREA TRANZIȚIEI FORȚEI DE MUNCĂ”  – componenta „Sprijin pentru modernizarea și consolidarea instituțiilor și serviciilor pieței forței de muncă – Formare profesională – furnizori acreditați”</w:t>
      </w:r>
      <w:r>
        <w:rPr>
          <w:rFonts w:cstheme="minorHAnsi"/>
          <w:b/>
          <w:color w:val="0070C0"/>
          <w:lang w:val="ro-RO"/>
        </w:rPr>
        <w:t xml:space="preserve">, </w:t>
      </w:r>
      <w:r w:rsidRPr="00002060">
        <w:rPr>
          <w:rFonts w:cstheme="minorHAnsi"/>
          <w:b/>
          <w:color w:val="0070C0"/>
          <w:lang w:val="ro-RO"/>
        </w:rPr>
        <w:t xml:space="preserve">din cadrul </w:t>
      </w:r>
      <w:r>
        <w:rPr>
          <w:b/>
          <w:bCs/>
          <w:color w:val="0070C0"/>
          <w:lang w:val="it-IT"/>
        </w:rPr>
        <w:t>Programului Tranziție Justă 2021 – 2027</w:t>
      </w:r>
    </w:p>
    <w:p w14:paraId="49BDC2B8" w14:textId="53CD3142" w:rsidR="005011EF" w:rsidRPr="003750B9" w:rsidRDefault="005011EF" w:rsidP="005011EF">
      <w:pPr>
        <w:pStyle w:val="Heading1"/>
      </w:pPr>
      <w:bookmarkStart w:id="0" w:name="_Toc134891714"/>
      <w:r w:rsidRPr="003750B9">
        <w:t>Plan</w:t>
      </w:r>
      <w:r w:rsidR="008B32F5">
        <w:t xml:space="preserve"> </w:t>
      </w:r>
      <w:r w:rsidRPr="003750B9">
        <w:t xml:space="preserve">de </w:t>
      </w:r>
      <w:bookmarkEnd w:id="0"/>
      <w:r>
        <w:t>comunicare</w:t>
      </w:r>
      <w:r>
        <w:rPr>
          <w:rStyle w:val="FootnoteReference"/>
        </w:rPr>
        <w:footnoteReference w:id="1"/>
      </w:r>
    </w:p>
    <w:p w14:paraId="0FE3DF31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3F6262E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05238237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Denumire beneficiar:</w:t>
      </w:r>
    </w:p>
    <w:p w14:paraId="3E4720BE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242"/>
        <w:gridCol w:w="1440"/>
        <w:gridCol w:w="2231"/>
        <w:gridCol w:w="15"/>
      </w:tblGrid>
      <w:tr w:rsidR="005011EF" w:rsidRPr="0099247B" w14:paraId="1D52AFE4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EBA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E65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5011EF" w:rsidRPr="0099247B" w14:paraId="168FBCB4" w14:textId="77777777" w:rsidTr="00615A5F">
        <w:trPr>
          <w:trHeight w:val="323"/>
        </w:trPr>
        <w:tc>
          <w:tcPr>
            <w:tcW w:w="14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8E7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04073EB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00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40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MINIME OBLIGATORII</w:t>
            </w:r>
          </w:p>
        </w:tc>
      </w:tr>
      <w:tr w:rsidR="005011EF" w:rsidRPr="0099247B" w14:paraId="7D717A7C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3ABCCD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74F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4DE4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05D7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55DDB82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D96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42C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6A2C2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275EDDD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5011EF" w:rsidRPr="0099247B" w14:paraId="703BF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F12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C2EC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/anunț de presă</w:t>
            </w:r>
          </w:p>
          <w:p w14:paraId="1269D791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84A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F69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360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A0B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BA8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F20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634A1D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CA2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2E6E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anunț de presă</w:t>
            </w:r>
          </w:p>
          <w:p w14:paraId="5846EEA7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5B7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4DD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8B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72C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B23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7AA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B4B810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D0A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7426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/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(pentru proiectele de finanțare a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pentru proiectele finanțate din FEDR și FC a căror valoare totală depășește 500.000 euro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B07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BD3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D33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40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587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9CB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162DF02D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EF1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52F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/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afișaj electronic echivalent</w:t>
            </w:r>
          </w:p>
          <w:p w14:paraId="786AD97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C79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63B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387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26A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5ED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EC6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AB477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4E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9C806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Autocolante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plăcuţe</w:t>
            </w:r>
          </w:p>
          <w:p w14:paraId="4A3B5822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(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pe </w:t>
            </w:r>
            <w:bookmarkStart w:id="1" w:name="_Hlk166831498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mașini unelte (echipament industrial)/utilaje (inclusiv agricole)/mijloace de transport de orice fel</w:t>
            </w:r>
            <w:bookmarkEnd w:id="1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F4E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38F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C0B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E38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858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FFDC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2F216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6AA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99B4" w14:textId="77777777" w:rsidR="005011EF" w:rsidRPr="006D1A85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Descrierea proiectului pe site-ul beneficiarului</w:t>
            </w:r>
            <w:r w:rsidRPr="009234E0">
              <w:rPr>
                <w:rFonts w:ascii="Trebuchet MS" w:hAnsi="Trebuchet MS"/>
                <w:bCs/>
                <w:sz w:val="22"/>
                <w:szCs w:val="22"/>
                <w:lang w:val="ro-RO" w:eastAsia="en-US"/>
              </w:rPr>
              <w:t xml:space="preserve"> </w:t>
            </w:r>
            <w:r w:rsidRPr="009234E0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și pe paginile de comunicare socială ale beneficiarului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dac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ă există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417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53F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18B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63E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321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A8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BE02E8" w14:paraId="7068F8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B60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040D" w14:textId="77777777" w:rsidR="005011EF" w:rsidRPr="009F4740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E02E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Organizarea unui eveniment sau unei activitate de comunicare, după caz, cu implicarea Comisiei și a autorității de management competente (pentru operațiunilor de importanță strategică și al operațiunilor al căror cost total depășește 10.000.000 EUR)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4FB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4B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FBB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B14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350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1C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BE02E8" w14:paraId="39B235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EFA0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2.8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7F8E" w14:textId="77777777" w:rsidR="005011EF" w:rsidRPr="00BE02E8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Realizarea unui portofoliu de fotografii </w:t>
            </w:r>
            <w:r w:rsidRPr="00B71282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pe parcursul desfășurării proiectului pentru a ilustra evoluția acestuia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276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6D5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ABC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7B42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72F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14F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7470552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545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38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29CD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3EEB0DB6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3FD3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274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OPŢIONALE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cazul*</w:t>
            </w:r>
          </w:p>
        </w:tc>
      </w:tr>
      <w:tr w:rsidR="005011EF" w:rsidRPr="0099247B" w14:paraId="68B84091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A79D21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8C9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B84B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0DBA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336B9BC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B06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39F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06F95" w14:textId="77777777" w:rsidR="005011EF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7A85591A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5011EF" w:rsidRPr="0099247B" w14:paraId="623EED3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D9E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945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A4C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D08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0D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14E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C2F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808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D40A72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553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950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8E3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FD6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D99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58A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680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270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0B8A16F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A5A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1AD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5B4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F8E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99A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462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1FA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5F0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1E3EE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DAA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097C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C05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07B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EAD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82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77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6B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D28C6A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BD4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877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DBF8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E0BE26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BCA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47F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D135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8FA1FB4" w14:textId="77777777" w:rsidR="005011EF" w:rsidRPr="0099247B" w:rsidRDefault="005011EF" w:rsidP="005011EF">
      <w:pPr>
        <w:pStyle w:val="ListParagraph"/>
        <w:ind w:left="1155" w:hanging="1425"/>
        <w:rPr>
          <w:rFonts w:cstheme="minorHAnsi"/>
          <w:i/>
        </w:rPr>
      </w:pPr>
      <w:r w:rsidRPr="0099247B">
        <w:rPr>
          <w:rFonts w:cstheme="minorHAnsi"/>
          <w:i/>
        </w:rPr>
        <w:t>*Orice activitate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6E9F0764" w14:textId="77777777" w:rsidR="005011EF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5EB80B6" w14:textId="77777777" w:rsidR="005011EF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6B5A9D9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>NUME SI PRENUME REPREZENTANT LEGAL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99247B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5241BA9B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lastRenderedPageBreak/>
        <w:t xml:space="preserve">DATA </w:t>
      </w:r>
      <w:r w:rsidRPr="0099247B">
        <w:rPr>
          <w:rFonts w:asciiTheme="minorHAnsi" w:hAnsiTheme="minorHAnsi" w:cstheme="minorHAnsi"/>
          <w:sz w:val="22"/>
          <w:szCs w:val="22"/>
        </w:rPr>
        <w:tab/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3EA09ECE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0D19F4F4" w14:textId="77777777" w:rsidR="00520A3B" w:rsidRPr="00BA6444" w:rsidRDefault="00520A3B" w:rsidP="005011EF">
      <w:pPr>
        <w:pStyle w:val="Heading1"/>
        <w:rPr>
          <w:rFonts w:asciiTheme="minorHAnsi" w:hAnsiTheme="minorHAnsi" w:cstheme="minorHAnsi"/>
          <w:sz w:val="22"/>
          <w:szCs w:val="22"/>
          <w:lang w:val="ro-RO"/>
        </w:rPr>
      </w:pPr>
    </w:p>
    <w:sectPr w:rsidR="00520A3B" w:rsidRPr="00BA6444" w:rsidSect="000E1A71">
      <w:headerReference w:type="default" r:id="rId8"/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114C6" w14:textId="77777777" w:rsidR="00715D25" w:rsidRDefault="00715D25">
      <w:r>
        <w:separator/>
      </w:r>
    </w:p>
  </w:endnote>
  <w:endnote w:type="continuationSeparator" w:id="0">
    <w:p w14:paraId="4DDDBF9E" w14:textId="77777777" w:rsidR="00715D25" w:rsidRDefault="00715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E9E79" w14:textId="77777777" w:rsidR="00715D25" w:rsidRDefault="00715D25">
      <w:r>
        <w:separator/>
      </w:r>
    </w:p>
  </w:footnote>
  <w:footnote w:type="continuationSeparator" w:id="0">
    <w:p w14:paraId="77F213BC" w14:textId="77777777" w:rsidR="00715D25" w:rsidRDefault="00715D25">
      <w:r>
        <w:continuationSeparator/>
      </w:r>
    </w:p>
  </w:footnote>
  <w:footnote w:id="1">
    <w:p w14:paraId="32F91E27" w14:textId="77777777" w:rsidR="005011EF" w:rsidRPr="002B50C3" w:rsidRDefault="005011EF" w:rsidP="005011EF">
      <w:pPr>
        <w:pStyle w:val="FootnoteText"/>
        <w:rPr>
          <w:bCs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2B50C3">
        <w:rPr>
          <w:bCs/>
          <w:lang w:val="it-IT"/>
        </w:rPr>
        <w:t xml:space="preserve">Planul de comunicare va include elementele de identitate vizuală obligatorii și indicațiile tehnice prevăzute în </w:t>
      </w:r>
      <w:r w:rsidRPr="002B50C3">
        <w:rPr>
          <w:bCs/>
          <w:i/>
          <w:iCs/>
          <w:lang w:val="ro-RO"/>
        </w:rPr>
        <w:t>Ghidul de identitate vizuală. Vizibilitate, transparență și comunicare în perioada de programare 2021-2027</w:t>
      </w:r>
      <w:r w:rsidRPr="002B50C3">
        <w:rPr>
          <w:bCs/>
          <w:lang w:val="ro-RO"/>
        </w:rPr>
        <w:t>.</w:t>
      </w:r>
      <w:r>
        <w:rPr>
          <w:bCs/>
          <w:lang w:val="ro-RO"/>
        </w:rPr>
        <w:t xml:space="preserve"> </w:t>
      </w:r>
    </w:p>
    <w:p w14:paraId="1A06856D" w14:textId="77777777" w:rsidR="005011EF" w:rsidRPr="009F4740" w:rsidRDefault="005011EF" w:rsidP="005011EF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E3109" w14:textId="58619005" w:rsidR="00310F31" w:rsidRDefault="00310F31" w:rsidP="00310F31">
    <w:pPr>
      <w:pStyle w:val="Header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  <w:ins w:id="2" w:author="Brindusa Bordeianu" w:date="2025-09-01T10:48:00Z" w16du:dateUtc="2025-09-01T07:48:00Z">
      <w:r w:rsidRPr="00310F31">
        <w:rPr>
          <w:rFonts w:ascii="Calibri" w:eastAsia="Calibri" w:hAnsi="Calibri" w:cs="Calibri"/>
          <w:noProof/>
          <w:sz w:val="22"/>
          <w:szCs w:val="22"/>
          <w:lang w:val="ro-RO" w:eastAsia="en-US"/>
        </w:rPr>
        <w:drawing>
          <wp:inline distT="0" distB="0" distL="0" distR="0" wp14:anchorId="31DEF2CC" wp14:editId="511553ED">
            <wp:extent cx="5724525" cy="615950"/>
            <wp:effectExtent l="0" t="0" r="9525" b="0"/>
            <wp:docPr id="20431103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ins>
  </w:p>
  <w:p w14:paraId="33100913" w14:textId="77777777" w:rsidR="00310F31" w:rsidRDefault="00310F31" w:rsidP="00A757D0">
    <w:pPr>
      <w:pStyle w:val="Header"/>
      <w:jc w:val="right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</w:p>
  <w:p w14:paraId="415B72E6" w14:textId="0AE30E59" w:rsidR="00E07173" w:rsidRPr="00E07173" w:rsidRDefault="00E07173" w:rsidP="00A757D0">
    <w:pPr>
      <w:pStyle w:val="Header"/>
      <w:jc w:val="right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560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rindusa Bordeianu">
    <w15:presenceInfo w15:providerId="Windows Live" w15:userId="778f1bfc3c72d3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95C0D"/>
    <w:rsid w:val="000E1A71"/>
    <w:rsid w:val="00135CFA"/>
    <w:rsid w:val="001403B7"/>
    <w:rsid w:val="00207CA4"/>
    <w:rsid w:val="00212966"/>
    <w:rsid w:val="00307259"/>
    <w:rsid w:val="00310F31"/>
    <w:rsid w:val="003750B9"/>
    <w:rsid w:val="00407057"/>
    <w:rsid w:val="004C4AC6"/>
    <w:rsid w:val="005011EF"/>
    <w:rsid w:val="00515C31"/>
    <w:rsid w:val="00520A3B"/>
    <w:rsid w:val="005719CE"/>
    <w:rsid w:val="00575F92"/>
    <w:rsid w:val="00577473"/>
    <w:rsid w:val="00582586"/>
    <w:rsid w:val="005C19C5"/>
    <w:rsid w:val="00611F83"/>
    <w:rsid w:val="006D1FB0"/>
    <w:rsid w:val="00715D25"/>
    <w:rsid w:val="007D7C39"/>
    <w:rsid w:val="008047A0"/>
    <w:rsid w:val="00885ED8"/>
    <w:rsid w:val="008B32F5"/>
    <w:rsid w:val="009450FC"/>
    <w:rsid w:val="009644F3"/>
    <w:rsid w:val="0099247B"/>
    <w:rsid w:val="009E42E2"/>
    <w:rsid w:val="009F6F59"/>
    <w:rsid w:val="00A757D0"/>
    <w:rsid w:val="00B53734"/>
    <w:rsid w:val="00B563AF"/>
    <w:rsid w:val="00B86F8C"/>
    <w:rsid w:val="00BA6444"/>
    <w:rsid w:val="00BB1E4D"/>
    <w:rsid w:val="00C05495"/>
    <w:rsid w:val="00C056DC"/>
    <w:rsid w:val="00C05A40"/>
    <w:rsid w:val="00CD3AAF"/>
    <w:rsid w:val="00D44F14"/>
    <w:rsid w:val="00D537C8"/>
    <w:rsid w:val="00D731ED"/>
    <w:rsid w:val="00D85A0E"/>
    <w:rsid w:val="00DC5258"/>
    <w:rsid w:val="00E07173"/>
    <w:rsid w:val="00E87D25"/>
    <w:rsid w:val="00EC0907"/>
    <w:rsid w:val="00ED0EBF"/>
    <w:rsid w:val="00F801DD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11E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11EF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5011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Brindusa Bordeianu</cp:lastModifiedBy>
  <cp:revision>6</cp:revision>
  <dcterms:created xsi:type="dcterms:W3CDTF">2025-08-27T12:07:00Z</dcterms:created>
  <dcterms:modified xsi:type="dcterms:W3CDTF">2025-10-03T10:08:00Z</dcterms:modified>
</cp:coreProperties>
</file>